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C57" w:rsidRDefault="00E90C57" w:rsidP="002638BD">
      <w:pPr>
        <w:pStyle w:val="BodyText2"/>
        <w:rPr>
          <w:sz w:val="72"/>
        </w:rPr>
      </w:pPr>
    </w:p>
    <w:p w:rsidR="002638BD" w:rsidRDefault="00CB6442" w:rsidP="002638BD">
      <w:pPr>
        <w:pStyle w:val="BodyText2"/>
        <w:rPr>
          <w:sz w:val="72"/>
        </w:rPr>
      </w:pPr>
      <w:r>
        <w:rPr>
          <w:sz w:val="72"/>
        </w:rPr>
        <w:t>DIGITAL MARKETING CONCEPTS</w:t>
      </w:r>
      <w:r w:rsidR="00273F55">
        <w:rPr>
          <w:sz w:val="72"/>
        </w:rPr>
        <w:t>-PILOT</w:t>
      </w:r>
    </w:p>
    <w:p w:rsidR="002638BD" w:rsidRPr="00E8535D" w:rsidRDefault="00FF4467" w:rsidP="002638BD">
      <w:pPr>
        <w:pStyle w:val="BodyText2"/>
        <w:rPr>
          <w:b w:val="0"/>
          <w:bCs/>
          <w:sz w:val="36"/>
        </w:rPr>
      </w:pPr>
      <w:r>
        <w:rPr>
          <w:sz w:val="72"/>
        </w:rPr>
        <w:t>(594)</w:t>
      </w:r>
    </w:p>
    <w:p w:rsidR="002638BD" w:rsidRPr="004510FE" w:rsidRDefault="002638BD" w:rsidP="002638BD">
      <w:pPr>
        <w:pStyle w:val="BodyText2"/>
        <w:rPr>
          <w:b w:val="0"/>
          <w:sz w:val="22"/>
        </w:rPr>
      </w:pPr>
    </w:p>
    <w:p w:rsidR="002638BD" w:rsidRPr="004510FE" w:rsidRDefault="002638BD" w:rsidP="002638BD">
      <w:pPr>
        <w:pStyle w:val="BodyText2"/>
        <w:rPr>
          <w:b w:val="0"/>
          <w:sz w:val="22"/>
        </w:rPr>
      </w:pPr>
    </w:p>
    <w:p w:rsidR="00273F55" w:rsidRPr="009A41FE" w:rsidRDefault="00273F55" w:rsidP="00273F55">
      <w:pPr>
        <w:pStyle w:val="BodyText2"/>
        <w:rPr>
          <w:b w:val="0"/>
          <w:szCs w:val="56"/>
        </w:rPr>
      </w:pPr>
      <w:r w:rsidRPr="009A41FE">
        <w:rPr>
          <w:b w:val="0"/>
          <w:szCs w:val="56"/>
        </w:rPr>
        <w:t>– Open Event –</w:t>
      </w:r>
    </w:p>
    <w:p w:rsidR="00273F55" w:rsidRDefault="00273F55" w:rsidP="002638BD">
      <w:pPr>
        <w:pStyle w:val="BodyText2"/>
        <w:rPr>
          <w:b w:val="0"/>
          <w:sz w:val="52"/>
        </w:rPr>
      </w:pPr>
    </w:p>
    <w:p w:rsidR="002638BD" w:rsidRPr="00811E91" w:rsidRDefault="002638BD" w:rsidP="002638BD">
      <w:pPr>
        <w:pStyle w:val="BodyText2"/>
        <w:rPr>
          <w:b w:val="0"/>
          <w:sz w:val="52"/>
        </w:rPr>
      </w:pPr>
      <w:r>
        <w:rPr>
          <w:b w:val="0"/>
          <w:sz w:val="52"/>
        </w:rPr>
        <w:t>REGIONAL</w:t>
      </w:r>
      <w:r w:rsidR="00FF4467">
        <w:rPr>
          <w:b w:val="0"/>
          <w:sz w:val="52"/>
        </w:rPr>
        <w:t xml:space="preserve"> - 2019</w:t>
      </w:r>
    </w:p>
    <w:p w:rsidR="002638BD" w:rsidRPr="004510FE" w:rsidRDefault="002638BD" w:rsidP="002638BD">
      <w:pPr>
        <w:pStyle w:val="BodyText2"/>
        <w:rPr>
          <w:b w:val="0"/>
          <w:sz w:val="52"/>
        </w:rPr>
      </w:pPr>
      <w:bookmarkStart w:id="0" w:name="_GoBack"/>
      <w:bookmarkEnd w:id="0"/>
    </w:p>
    <w:p w:rsidR="002638BD" w:rsidRPr="004510FE" w:rsidRDefault="002638BD" w:rsidP="00273F55">
      <w:pPr>
        <w:jc w:val="both"/>
        <w:rPr>
          <w:sz w:val="22"/>
          <w:szCs w:val="22"/>
        </w:rPr>
      </w:pPr>
      <w:r w:rsidRPr="004510FE">
        <w:tab/>
      </w:r>
    </w:p>
    <w:p w:rsidR="002638BD" w:rsidRPr="004510FE" w:rsidRDefault="002638BD" w:rsidP="002638BD">
      <w:pPr>
        <w:tabs>
          <w:tab w:val="left" w:pos="2160"/>
          <w:tab w:val="left" w:pos="6300"/>
          <w:tab w:val="left" w:leader="underscore" w:pos="8010"/>
        </w:tabs>
        <w:rPr>
          <w:b/>
          <w:i/>
          <w:sz w:val="22"/>
          <w:szCs w:val="22"/>
        </w:rPr>
      </w:pPr>
      <w:r w:rsidRPr="004510FE">
        <w:rPr>
          <w:b/>
          <w:i/>
          <w:sz w:val="22"/>
          <w:szCs w:val="22"/>
        </w:rPr>
        <w:tab/>
      </w:r>
    </w:p>
    <w:p w:rsidR="00273F55" w:rsidRPr="009A41FE" w:rsidRDefault="00273F55" w:rsidP="00273F55">
      <w:pPr>
        <w:ind w:left="720" w:hanging="720"/>
        <w:jc w:val="center"/>
        <w:rPr>
          <w:sz w:val="28"/>
          <w:szCs w:val="28"/>
        </w:rPr>
      </w:pPr>
      <w:proofErr w:type="gramStart"/>
      <w:r w:rsidRPr="009A41FE">
        <w:rPr>
          <w:b/>
          <w:i/>
          <w:sz w:val="28"/>
          <w:szCs w:val="28"/>
        </w:rPr>
        <w:t>TOTAL POINTS</w:t>
      </w:r>
      <w:proofErr w:type="gramEnd"/>
      <w:r w:rsidRPr="009A41FE">
        <w:rPr>
          <w:b/>
          <w:i/>
          <w:sz w:val="28"/>
          <w:szCs w:val="28"/>
        </w:rPr>
        <w:tab/>
      </w:r>
      <w:r w:rsidRPr="009A41FE">
        <w:rPr>
          <w:b/>
          <w:i/>
          <w:sz w:val="28"/>
          <w:szCs w:val="28"/>
        </w:rPr>
        <w:tab/>
      </w:r>
      <w:r w:rsidRPr="009A41FE">
        <w:rPr>
          <w:b/>
          <w:i/>
          <w:sz w:val="28"/>
          <w:szCs w:val="28"/>
        </w:rPr>
        <w:tab/>
      </w:r>
      <w:r w:rsidRPr="009A41FE">
        <w:rPr>
          <w:sz w:val="28"/>
          <w:szCs w:val="28"/>
        </w:rPr>
        <w:t xml:space="preserve">___________ </w:t>
      </w:r>
      <w:r w:rsidRPr="009A41FE">
        <w:rPr>
          <w:b/>
          <w:i/>
          <w:sz w:val="28"/>
          <w:szCs w:val="28"/>
        </w:rPr>
        <w:t>(100 points)</w:t>
      </w:r>
    </w:p>
    <w:p w:rsidR="002638BD" w:rsidRPr="004510FE" w:rsidRDefault="002638BD" w:rsidP="002638BD">
      <w:pPr>
        <w:jc w:val="both"/>
        <w:rPr>
          <w:sz w:val="18"/>
        </w:rPr>
      </w:pPr>
    </w:p>
    <w:p w:rsidR="002638BD" w:rsidRPr="004510FE" w:rsidRDefault="002638BD" w:rsidP="002638B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</w:rPr>
      </w:pPr>
    </w:p>
    <w:p w:rsidR="002638BD" w:rsidRPr="004510FE" w:rsidRDefault="002638BD" w:rsidP="002638B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</w:rPr>
      </w:pPr>
      <w:r>
        <w:rPr>
          <w:b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3157A04" wp14:editId="09F6BD0E">
                <wp:simplePos x="0" y="0"/>
                <wp:positionH relativeFrom="column">
                  <wp:posOffset>-80010</wp:posOffset>
                </wp:positionH>
                <wp:positionV relativeFrom="paragraph">
                  <wp:posOffset>36195</wp:posOffset>
                </wp:positionV>
                <wp:extent cx="6296025" cy="894080"/>
                <wp:effectExtent l="9525" t="12700" r="9525" b="762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8940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38BD" w:rsidRDefault="002638BD" w:rsidP="002638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3157A0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.3pt;margin-top:2.85pt;width:495.75pt;height:70.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" fillcolor="#d8d8d8">
                <v:textbox>
                  <w:txbxContent>
                    <w:p w:rsidR="002638BD" w:rsidRDefault="002638BD" w:rsidP="002638BD"/>
                  </w:txbxContent>
                </v:textbox>
              </v:shape>
            </w:pict>
          </mc:Fallback>
        </mc:AlternateContent>
      </w:r>
    </w:p>
    <w:p w:rsidR="002638BD" w:rsidRDefault="002638BD" w:rsidP="002638BD">
      <w:pPr>
        <w:ind w:right="90"/>
        <w:jc w:val="center"/>
        <w:rPr>
          <w:b/>
          <w:sz w:val="40"/>
        </w:rPr>
      </w:pPr>
      <w:r w:rsidRPr="00CB03C3">
        <w:rPr>
          <w:b/>
          <w:sz w:val="40"/>
        </w:rPr>
        <w:t>Graders: Please double check and verify all scores and answer keys!</w:t>
      </w:r>
    </w:p>
    <w:p w:rsidR="002638BD" w:rsidRDefault="002638BD" w:rsidP="002638B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2638BD" w:rsidRDefault="002638BD" w:rsidP="002638B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2638BD" w:rsidRDefault="002638BD" w:rsidP="002638B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2638BD" w:rsidRPr="004510FE" w:rsidRDefault="002638BD" w:rsidP="002638B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CB6442" w:rsidRDefault="00CB6442" w:rsidP="002638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</w:p>
    <w:p w:rsidR="002638BD" w:rsidRPr="004510FE" w:rsidRDefault="002638BD" w:rsidP="002638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proofErr w:type="gramStart"/>
      <w:r w:rsidRPr="004510FE">
        <w:rPr>
          <w:sz w:val="22"/>
          <w:szCs w:val="22"/>
        </w:rPr>
        <w:t>Property of Business Professionals of America.</w:t>
      </w:r>
      <w:proofErr w:type="gramEnd"/>
      <w:r w:rsidRPr="004510FE">
        <w:rPr>
          <w:sz w:val="22"/>
          <w:szCs w:val="22"/>
        </w:rPr>
        <w:t xml:space="preserve">  </w:t>
      </w:r>
    </w:p>
    <w:p w:rsidR="002638BD" w:rsidRPr="004510FE" w:rsidRDefault="002638BD" w:rsidP="002638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May be reproduced only for use in the Business Professionals of America </w:t>
      </w:r>
    </w:p>
    <w:p w:rsidR="002638BD" w:rsidRPr="004510FE" w:rsidRDefault="002638BD" w:rsidP="002638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proofErr w:type="gramStart"/>
      <w:r w:rsidRPr="004510FE">
        <w:rPr>
          <w:i/>
          <w:sz w:val="22"/>
          <w:szCs w:val="22"/>
        </w:rPr>
        <w:t>Workplace Skills Assessment Program</w:t>
      </w:r>
      <w:r w:rsidRPr="004510FE">
        <w:rPr>
          <w:sz w:val="22"/>
          <w:szCs w:val="22"/>
        </w:rPr>
        <w:t xml:space="preserve"> competition.</w:t>
      </w:r>
      <w:proofErr w:type="gramEnd"/>
      <w:r w:rsidRPr="004510FE">
        <w:rPr>
          <w:sz w:val="22"/>
          <w:szCs w:val="22"/>
        </w:rPr>
        <w:br/>
      </w:r>
    </w:p>
    <w:p w:rsidR="002638BD" w:rsidRPr="004510FE" w:rsidDel="00FF4467" w:rsidRDefault="002638BD" w:rsidP="002638BD">
      <w:pPr>
        <w:jc w:val="both"/>
        <w:rPr>
          <w:del w:id="1" w:author="Trisha Hopper" w:date="2018-07-20T10:36:00Z"/>
        </w:rPr>
      </w:pPr>
    </w:p>
    <w:p w:rsidR="002638BD" w:rsidRDefault="002638BD">
      <w:pPr>
        <w:spacing w:after="200" w:line="276" w:lineRule="auto"/>
        <w:rPr>
          <w:b/>
          <w:bCs/>
          <w:iCs/>
          <w:snapToGrid w:val="0"/>
          <w:color w:val="000000"/>
          <w:szCs w:val="24"/>
        </w:rPr>
      </w:pPr>
      <w:r>
        <w:rPr>
          <w:b/>
          <w:bCs/>
          <w:iCs/>
          <w:snapToGrid w:val="0"/>
          <w:color w:val="000000"/>
          <w:szCs w:val="24"/>
        </w:rPr>
        <w:br w:type="page"/>
      </w:r>
    </w:p>
    <w:p w:rsidR="00CB6442" w:rsidRDefault="00CB6442" w:rsidP="00CB6442">
      <w:pPr>
        <w:pStyle w:val="ListParagraph"/>
        <w:numPr>
          <w:ilvl w:val="1"/>
          <w:numId w:val="2"/>
        </w:numPr>
        <w:spacing w:line="480" w:lineRule="auto"/>
        <w:sectPr w:rsidR="00CB6442" w:rsidSect="008D2CF4">
          <w:head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CB6442" w:rsidRPr="00561640" w:rsidRDefault="00CB6442" w:rsidP="00CB6442">
      <w:pPr>
        <w:pStyle w:val="ListParagraph"/>
        <w:numPr>
          <w:ilvl w:val="1"/>
          <w:numId w:val="2"/>
        </w:numPr>
        <w:spacing w:line="360" w:lineRule="auto"/>
      </w:pPr>
      <w:r w:rsidRPr="00561640">
        <w:lastRenderedPageBreak/>
        <w:t>B</w:t>
      </w:r>
    </w:p>
    <w:p w:rsidR="00CB6442" w:rsidRPr="00561640" w:rsidRDefault="00CB6442" w:rsidP="00CB6442">
      <w:pPr>
        <w:pStyle w:val="ListParagraph"/>
        <w:numPr>
          <w:ilvl w:val="1"/>
          <w:numId w:val="2"/>
        </w:numPr>
        <w:spacing w:line="360" w:lineRule="auto"/>
      </w:pPr>
      <w:r w:rsidRPr="00561640">
        <w:t>D</w:t>
      </w:r>
    </w:p>
    <w:p w:rsidR="00CB6442" w:rsidRPr="00561640" w:rsidRDefault="00CB6442" w:rsidP="00CB6442">
      <w:pPr>
        <w:pStyle w:val="ListParagraph"/>
        <w:numPr>
          <w:ilvl w:val="1"/>
          <w:numId w:val="2"/>
        </w:numPr>
        <w:spacing w:line="360" w:lineRule="auto"/>
      </w:pPr>
      <w:r w:rsidRPr="00561640">
        <w:t>D</w:t>
      </w:r>
    </w:p>
    <w:p w:rsidR="00CB6442" w:rsidRPr="00561640" w:rsidRDefault="00CB6442" w:rsidP="00CB6442">
      <w:pPr>
        <w:pStyle w:val="ListParagraph"/>
        <w:numPr>
          <w:ilvl w:val="1"/>
          <w:numId w:val="2"/>
        </w:numPr>
        <w:spacing w:line="360" w:lineRule="auto"/>
      </w:pPr>
      <w:r w:rsidRPr="00561640">
        <w:t>B</w:t>
      </w:r>
    </w:p>
    <w:p w:rsidR="00CB6442" w:rsidRPr="00561640" w:rsidRDefault="00CB6442" w:rsidP="00CB6442">
      <w:pPr>
        <w:pStyle w:val="ListParagraph"/>
        <w:numPr>
          <w:ilvl w:val="1"/>
          <w:numId w:val="2"/>
        </w:numPr>
        <w:spacing w:line="360" w:lineRule="auto"/>
      </w:pPr>
      <w:r w:rsidRPr="00561640">
        <w:t>A</w:t>
      </w:r>
    </w:p>
    <w:p w:rsidR="00CB6442" w:rsidRPr="00561640" w:rsidRDefault="00CB6442" w:rsidP="00CB6442">
      <w:pPr>
        <w:pStyle w:val="ListParagraph"/>
        <w:numPr>
          <w:ilvl w:val="1"/>
          <w:numId w:val="2"/>
        </w:numPr>
        <w:spacing w:line="360" w:lineRule="auto"/>
      </w:pPr>
      <w:r w:rsidRPr="00561640">
        <w:t>C</w:t>
      </w:r>
    </w:p>
    <w:p w:rsidR="00CB6442" w:rsidRPr="00561640" w:rsidRDefault="00CB6442" w:rsidP="00CB6442">
      <w:pPr>
        <w:pStyle w:val="ListParagraph"/>
        <w:numPr>
          <w:ilvl w:val="1"/>
          <w:numId w:val="2"/>
        </w:numPr>
        <w:spacing w:line="360" w:lineRule="auto"/>
      </w:pPr>
      <w:r w:rsidRPr="00561640">
        <w:t>C</w:t>
      </w:r>
    </w:p>
    <w:p w:rsidR="00CB6442" w:rsidRPr="00561640" w:rsidRDefault="00CB6442" w:rsidP="00CB6442">
      <w:pPr>
        <w:pStyle w:val="ListParagraph"/>
        <w:numPr>
          <w:ilvl w:val="1"/>
          <w:numId w:val="2"/>
        </w:numPr>
        <w:spacing w:line="360" w:lineRule="auto"/>
      </w:pPr>
      <w:r w:rsidRPr="00561640">
        <w:t>C</w:t>
      </w:r>
    </w:p>
    <w:p w:rsidR="00CB6442" w:rsidRPr="00561640" w:rsidRDefault="00CB6442" w:rsidP="00CB6442">
      <w:pPr>
        <w:pStyle w:val="ListParagraph"/>
        <w:numPr>
          <w:ilvl w:val="1"/>
          <w:numId w:val="2"/>
        </w:numPr>
        <w:spacing w:line="360" w:lineRule="auto"/>
      </w:pPr>
      <w:r w:rsidRPr="00561640">
        <w:t>D</w:t>
      </w:r>
    </w:p>
    <w:p w:rsidR="00CB6442" w:rsidRPr="00561640" w:rsidRDefault="00CB6442" w:rsidP="00CB6442">
      <w:pPr>
        <w:pStyle w:val="ListParagraph"/>
        <w:numPr>
          <w:ilvl w:val="1"/>
          <w:numId w:val="2"/>
        </w:numPr>
        <w:spacing w:line="360" w:lineRule="auto"/>
      </w:pPr>
      <w:r w:rsidRPr="00561640">
        <w:t>B</w:t>
      </w:r>
    </w:p>
    <w:p w:rsidR="00CB6442" w:rsidRPr="00561640" w:rsidRDefault="00CB6442" w:rsidP="00CB6442">
      <w:pPr>
        <w:pStyle w:val="ListParagraph"/>
        <w:numPr>
          <w:ilvl w:val="1"/>
          <w:numId w:val="2"/>
        </w:numPr>
        <w:spacing w:line="360" w:lineRule="auto"/>
      </w:pPr>
      <w:r w:rsidRPr="00561640">
        <w:t>D</w:t>
      </w:r>
    </w:p>
    <w:p w:rsidR="00CB6442" w:rsidRPr="00561640" w:rsidRDefault="00CB6442" w:rsidP="00CB6442">
      <w:pPr>
        <w:pStyle w:val="ListParagraph"/>
        <w:numPr>
          <w:ilvl w:val="1"/>
          <w:numId w:val="2"/>
        </w:numPr>
        <w:spacing w:line="360" w:lineRule="auto"/>
      </w:pPr>
      <w:r w:rsidRPr="00561640">
        <w:t>A</w:t>
      </w:r>
    </w:p>
    <w:p w:rsidR="00CB6442" w:rsidRPr="00561640" w:rsidRDefault="00CB6442" w:rsidP="00CB6442">
      <w:pPr>
        <w:pStyle w:val="ListParagraph"/>
        <w:numPr>
          <w:ilvl w:val="1"/>
          <w:numId w:val="2"/>
        </w:numPr>
        <w:spacing w:line="360" w:lineRule="auto"/>
      </w:pPr>
      <w:r w:rsidRPr="00561640">
        <w:t>D</w:t>
      </w:r>
    </w:p>
    <w:p w:rsidR="00CB6442" w:rsidRPr="00561640" w:rsidRDefault="00CB6442" w:rsidP="00CB6442">
      <w:pPr>
        <w:pStyle w:val="ListParagraph"/>
        <w:numPr>
          <w:ilvl w:val="1"/>
          <w:numId w:val="2"/>
        </w:numPr>
        <w:spacing w:line="360" w:lineRule="auto"/>
      </w:pPr>
      <w:r w:rsidRPr="00561640">
        <w:t>A</w:t>
      </w:r>
    </w:p>
    <w:p w:rsidR="00CB6442" w:rsidRPr="00561640" w:rsidRDefault="00CB6442" w:rsidP="00CB6442">
      <w:pPr>
        <w:pStyle w:val="ListParagraph"/>
        <w:numPr>
          <w:ilvl w:val="1"/>
          <w:numId w:val="2"/>
        </w:numPr>
        <w:spacing w:line="360" w:lineRule="auto"/>
      </w:pPr>
      <w:r w:rsidRPr="00561640">
        <w:t>A</w:t>
      </w:r>
    </w:p>
    <w:p w:rsidR="00CB6442" w:rsidRPr="00561640" w:rsidRDefault="00CB6442" w:rsidP="00CB6442">
      <w:pPr>
        <w:pStyle w:val="ListParagraph"/>
        <w:numPr>
          <w:ilvl w:val="1"/>
          <w:numId w:val="2"/>
        </w:numPr>
        <w:spacing w:line="360" w:lineRule="auto"/>
      </w:pPr>
      <w:r w:rsidRPr="00561640">
        <w:t>D</w:t>
      </w:r>
    </w:p>
    <w:p w:rsidR="00CB6442" w:rsidRPr="00561640" w:rsidRDefault="00CB6442" w:rsidP="00CB6442">
      <w:pPr>
        <w:pStyle w:val="ListParagraph"/>
        <w:numPr>
          <w:ilvl w:val="1"/>
          <w:numId w:val="2"/>
        </w:numPr>
        <w:spacing w:line="360" w:lineRule="auto"/>
      </w:pPr>
      <w:r w:rsidRPr="00561640">
        <w:t>B</w:t>
      </w:r>
    </w:p>
    <w:p w:rsidR="00CB6442" w:rsidRPr="00561640" w:rsidRDefault="00CB6442" w:rsidP="00CB6442">
      <w:pPr>
        <w:pStyle w:val="ListParagraph"/>
        <w:numPr>
          <w:ilvl w:val="1"/>
          <w:numId w:val="2"/>
        </w:numPr>
        <w:spacing w:line="360" w:lineRule="auto"/>
      </w:pPr>
      <w:r w:rsidRPr="00561640">
        <w:t>B</w:t>
      </w:r>
    </w:p>
    <w:p w:rsidR="00CB6442" w:rsidRPr="00561640" w:rsidRDefault="00CB6442" w:rsidP="00CB6442">
      <w:pPr>
        <w:pStyle w:val="ListParagraph"/>
        <w:numPr>
          <w:ilvl w:val="1"/>
          <w:numId w:val="2"/>
        </w:numPr>
        <w:spacing w:line="360" w:lineRule="auto"/>
      </w:pPr>
      <w:r w:rsidRPr="00561640">
        <w:t>A</w:t>
      </w:r>
    </w:p>
    <w:p w:rsidR="00CB6442" w:rsidRPr="00561640" w:rsidRDefault="00CB6442" w:rsidP="00CB6442">
      <w:pPr>
        <w:pStyle w:val="ListParagraph"/>
        <w:numPr>
          <w:ilvl w:val="1"/>
          <w:numId w:val="2"/>
        </w:numPr>
        <w:spacing w:line="360" w:lineRule="auto"/>
      </w:pPr>
      <w:r w:rsidRPr="00561640">
        <w:t>D</w:t>
      </w:r>
    </w:p>
    <w:p w:rsidR="00CB6442" w:rsidRPr="00561640" w:rsidRDefault="00CB6442" w:rsidP="00CB6442">
      <w:pPr>
        <w:pStyle w:val="ListParagraph"/>
        <w:numPr>
          <w:ilvl w:val="1"/>
          <w:numId w:val="2"/>
        </w:numPr>
        <w:spacing w:line="360" w:lineRule="auto"/>
      </w:pPr>
      <w:r w:rsidRPr="00561640">
        <w:t>A</w:t>
      </w:r>
    </w:p>
    <w:p w:rsidR="00CB6442" w:rsidRPr="00561640" w:rsidRDefault="00CB6442" w:rsidP="00CB6442">
      <w:pPr>
        <w:pStyle w:val="ListParagraph"/>
        <w:numPr>
          <w:ilvl w:val="1"/>
          <w:numId w:val="2"/>
        </w:numPr>
        <w:spacing w:line="360" w:lineRule="auto"/>
      </w:pPr>
      <w:r w:rsidRPr="00561640">
        <w:t>B</w:t>
      </w:r>
    </w:p>
    <w:p w:rsidR="00CB6442" w:rsidRPr="00561640" w:rsidRDefault="00CB6442" w:rsidP="00CB6442">
      <w:pPr>
        <w:pStyle w:val="ListParagraph"/>
        <w:numPr>
          <w:ilvl w:val="1"/>
          <w:numId w:val="2"/>
        </w:numPr>
        <w:spacing w:line="360" w:lineRule="auto"/>
      </w:pPr>
      <w:r w:rsidRPr="00561640">
        <w:t>C</w:t>
      </w:r>
    </w:p>
    <w:p w:rsidR="00CB6442" w:rsidRPr="00561640" w:rsidRDefault="00CB6442" w:rsidP="00CB6442">
      <w:pPr>
        <w:pStyle w:val="ListParagraph"/>
        <w:numPr>
          <w:ilvl w:val="1"/>
          <w:numId w:val="2"/>
        </w:numPr>
        <w:spacing w:line="360" w:lineRule="auto"/>
      </w:pPr>
      <w:r w:rsidRPr="00561640">
        <w:t>D</w:t>
      </w:r>
    </w:p>
    <w:p w:rsidR="00CB6442" w:rsidRPr="00561640" w:rsidRDefault="00CB6442" w:rsidP="00CB6442">
      <w:pPr>
        <w:pStyle w:val="ListParagraph"/>
        <w:numPr>
          <w:ilvl w:val="1"/>
          <w:numId w:val="2"/>
        </w:numPr>
        <w:spacing w:line="360" w:lineRule="auto"/>
      </w:pPr>
      <w:r w:rsidRPr="00561640">
        <w:t>C</w:t>
      </w:r>
    </w:p>
    <w:p w:rsidR="00CB6442" w:rsidRPr="00561640" w:rsidRDefault="00CB6442" w:rsidP="00CB6442">
      <w:pPr>
        <w:pStyle w:val="ListParagraph"/>
        <w:numPr>
          <w:ilvl w:val="1"/>
          <w:numId w:val="2"/>
        </w:numPr>
        <w:spacing w:line="360" w:lineRule="auto"/>
      </w:pPr>
      <w:r w:rsidRPr="00561640">
        <w:lastRenderedPageBreak/>
        <w:t>A</w:t>
      </w:r>
    </w:p>
    <w:p w:rsidR="00CB6442" w:rsidRPr="00561640" w:rsidRDefault="00CB6442" w:rsidP="00CB6442">
      <w:pPr>
        <w:pStyle w:val="ListParagraph"/>
        <w:numPr>
          <w:ilvl w:val="1"/>
          <w:numId w:val="2"/>
        </w:numPr>
        <w:spacing w:line="360" w:lineRule="auto"/>
      </w:pPr>
      <w:r w:rsidRPr="00561640">
        <w:t>A</w:t>
      </w:r>
    </w:p>
    <w:p w:rsidR="00CB6442" w:rsidRPr="00561640" w:rsidRDefault="00CB6442" w:rsidP="00CB6442">
      <w:pPr>
        <w:pStyle w:val="ListParagraph"/>
        <w:numPr>
          <w:ilvl w:val="1"/>
          <w:numId w:val="2"/>
        </w:numPr>
        <w:spacing w:line="360" w:lineRule="auto"/>
      </w:pPr>
      <w:r w:rsidRPr="00561640">
        <w:t>C</w:t>
      </w:r>
    </w:p>
    <w:p w:rsidR="00CB6442" w:rsidRPr="00561640" w:rsidRDefault="00CB6442" w:rsidP="00CB6442">
      <w:pPr>
        <w:pStyle w:val="ListParagraph"/>
        <w:numPr>
          <w:ilvl w:val="1"/>
          <w:numId w:val="2"/>
        </w:numPr>
        <w:spacing w:line="360" w:lineRule="auto"/>
      </w:pPr>
      <w:r w:rsidRPr="00561640">
        <w:t>B</w:t>
      </w:r>
    </w:p>
    <w:p w:rsidR="00CB6442" w:rsidRPr="00561640" w:rsidRDefault="00CB6442" w:rsidP="00CB6442">
      <w:pPr>
        <w:pStyle w:val="ListParagraph"/>
        <w:numPr>
          <w:ilvl w:val="1"/>
          <w:numId w:val="2"/>
        </w:numPr>
        <w:spacing w:line="360" w:lineRule="auto"/>
      </w:pPr>
      <w:r w:rsidRPr="00561640">
        <w:t>B</w:t>
      </w:r>
    </w:p>
    <w:p w:rsidR="00CB6442" w:rsidRPr="00561640" w:rsidRDefault="00CB6442" w:rsidP="00CB6442">
      <w:pPr>
        <w:pStyle w:val="ListParagraph"/>
        <w:numPr>
          <w:ilvl w:val="1"/>
          <w:numId w:val="2"/>
        </w:numPr>
        <w:spacing w:line="360" w:lineRule="auto"/>
      </w:pPr>
      <w:r w:rsidRPr="00561640">
        <w:t>D</w:t>
      </w:r>
    </w:p>
    <w:p w:rsidR="00CB6442" w:rsidRPr="00561640" w:rsidRDefault="00CB6442" w:rsidP="00CB6442">
      <w:pPr>
        <w:pStyle w:val="ListParagraph"/>
        <w:numPr>
          <w:ilvl w:val="1"/>
          <w:numId w:val="2"/>
        </w:numPr>
        <w:spacing w:line="360" w:lineRule="auto"/>
      </w:pPr>
      <w:r w:rsidRPr="00561640">
        <w:t>B</w:t>
      </w:r>
    </w:p>
    <w:p w:rsidR="00CB6442" w:rsidRPr="00561640" w:rsidRDefault="00CB6442" w:rsidP="00CB6442">
      <w:pPr>
        <w:pStyle w:val="ListParagraph"/>
        <w:numPr>
          <w:ilvl w:val="1"/>
          <w:numId w:val="2"/>
        </w:numPr>
        <w:spacing w:line="360" w:lineRule="auto"/>
      </w:pPr>
      <w:r w:rsidRPr="00561640">
        <w:t>B</w:t>
      </w:r>
    </w:p>
    <w:p w:rsidR="00CB6442" w:rsidRPr="00561640" w:rsidRDefault="00CB6442" w:rsidP="00CB6442">
      <w:pPr>
        <w:pStyle w:val="ListParagraph"/>
        <w:numPr>
          <w:ilvl w:val="1"/>
          <w:numId w:val="2"/>
        </w:numPr>
        <w:spacing w:line="360" w:lineRule="auto"/>
      </w:pPr>
      <w:r w:rsidRPr="00561640">
        <w:t>C</w:t>
      </w:r>
    </w:p>
    <w:p w:rsidR="00CB6442" w:rsidRPr="00561640" w:rsidRDefault="00CB6442" w:rsidP="00CB6442">
      <w:pPr>
        <w:pStyle w:val="ListParagraph"/>
        <w:numPr>
          <w:ilvl w:val="1"/>
          <w:numId w:val="2"/>
        </w:numPr>
        <w:spacing w:line="360" w:lineRule="auto"/>
      </w:pPr>
      <w:r w:rsidRPr="00561640">
        <w:t>A</w:t>
      </w:r>
    </w:p>
    <w:p w:rsidR="00CB6442" w:rsidRPr="00561640" w:rsidRDefault="00CB6442" w:rsidP="00CB6442">
      <w:pPr>
        <w:pStyle w:val="ListParagraph"/>
        <w:numPr>
          <w:ilvl w:val="1"/>
          <w:numId w:val="2"/>
        </w:numPr>
        <w:spacing w:line="360" w:lineRule="auto"/>
      </w:pPr>
      <w:r w:rsidRPr="00561640">
        <w:t>B</w:t>
      </w:r>
    </w:p>
    <w:p w:rsidR="00CB6442" w:rsidRPr="00561640" w:rsidRDefault="00CB6442" w:rsidP="00CB6442">
      <w:pPr>
        <w:pStyle w:val="ListParagraph"/>
        <w:numPr>
          <w:ilvl w:val="1"/>
          <w:numId w:val="2"/>
        </w:numPr>
        <w:spacing w:line="360" w:lineRule="auto"/>
      </w:pPr>
      <w:r w:rsidRPr="00561640">
        <w:t>B</w:t>
      </w:r>
    </w:p>
    <w:p w:rsidR="00CB6442" w:rsidRPr="00561640" w:rsidRDefault="00CB6442" w:rsidP="00CB6442">
      <w:pPr>
        <w:pStyle w:val="ListParagraph"/>
        <w:numPr>
          <w:ilvl w:val="1"/>
          <w:numId w:val="2"/>
        </w:numPr>
        <w:spacing w:line="360" w:lineRule="auto"/>
      </w:pPr>
      <w:r w:rsidRPr="00561640">
        <w:t>B</w:t>
      </w:r>
    </w:p>
    <w:p w:rsidR="00CB6442" w:rsidRPr="00561640" w:rsidRDefault="00CB6442" w:rsidP="00CB6442">
      <w:pPr>
        <w:pStyle w:val="ListParagraph"/>
        <w:numPr>
          <w:ilvl w:val="1"/>
          <w:numId w:val="2"/>
        </w:numPr>
        <w:spacing w:line="360" w:lineRule="auto"/>
      </w:pPr>
      <w:r w:rsidRPr="00561640">
        <w:t>C</w:t>
      </w:r>
    </w:p>
    <w:p w:rsidR="00CB6442" w:rsidRPr="00561640" w:rsidRDefault="00CB6442" w:rsidP="00CB6442">
      <w:pPr>
        <w:pStyle w:val="ListParagraph"/>
        <w:numPr>
          <w:ilvl w:val="1"/>
          <w:numId w:val="2"/>
        </w:numPr>
        <w:spacing w:line="360" w:lineRule="auto"/>
      </w:pPr>
      <w:r w:rsidRPr="00561640">
        <w:t>A</w:t>
      </w:r>
    </w:p>
    <w:p w:rsidR="00CB6442" w:rsidRPr="00561640" w:rsidRDefault="00CB6442" w:rsidP="00CB6442">
      <w:pPr>
        <w:pStyle w:val="ListParagraph"/>
        <w:numPr>
          <w:ilvl w:val="1"/>
          <w:numId w:val="2"/>
        </w:numPr>
        <w:spacing w:line="360" w:lineRule="auto"/>
      </w:pPr>
      <w:r w:rsidRPr="00561640">
        <w:t>A</w:t>
      </w:r>
    </w:p>
    <w:p w:rsidR="00CB6442" w:rsidRPr="00561640" w:rsidRDefault="00CB6442" w:rsidP="00CB6442">
      <w:pPr>
        <w:pStyle w:val="ListParagraph"/>
        <w:numPr>
          <w:ilvl w:val="1"/>
          <w:numId w:val="2"/>
        </w:numPr>
        <w:spacing w:line="360" w:lineRule="auto"/>
      </w:pPr>
      <w:r w:rsidRPr="00561640">
        <w:t>D</w:t>
      </w:r>
    </w:p>
    <w:p w:rsidR="00CB6442" w:rsidRPr="00561640" w:rsidRDefault="00CB6442" w:rsidP="00CB6442">
      <w:pPr>
        <w:pStyle w:val="ListParagraph"/>
        <w:numPr>
          <w:ilvl w:val="1"/>
          <w:numId w:val="2"/>
        </w:numPr>
        <w:spacing w:line="360" w:lineRule="auto"/>
      </w:pPr>
      <w:r w:rsidRPr="00561640">
        <w:t>B</w:t>
      </w:r>
    </w:p>
    <w:p w:rsidR="00CB6442" w:rsidRPr="00561640" w:rsidRDefault="00CB6442" w:rsidP="00CB6442">
      <w:pPr>
        <w:pStyle w:val="ListParagraph"/>
        <w:numPr>
          <w:ilvl w:val="1"/>
          <w:numId w:val="2"/>
        </w:numPr>
        <w:spacing w:line="360" w:lineRule="auto"/>
      </w:pPr>
      <w:r w:rsidRPr="00561640">
        <w:t>C</w:t>
      </w:r>
    </w:p>
    <w:p w:rsidR="00CB6442" w:rsidRPr="00561640" w:rsidRDefault="00CB6442" w:rsidP="00CB6442">
      <w:pPr>
        <w:pStyle w:val="ListParagraph"/>
        <w:numPr>
          <w:ilvl w:val="1"/>
          <w:numId w:val="2"/>
        </w:numPr>
        <w:spacing w:line="360" w:lineRule="auto"/>
      </w:pPr>
      <w:r w:rsidRPr="00561640">
        <w:t>C</w:t>
      </w:r>
    </w:p>
    <w:p w:rsidR="00CB6442" w:rsidRPr="00561640" w:rsidRDefault="00CB6442" w:rsidP="00CB6442">
      <w:pPr>
        <w:pStyle w:val="ListParagraph"/>
        <w:numPr>
          <w:ilvl w:val="1"/>
          <w:numId w:val="2"/>
        </w:numPr>
        <w:spacing w:line="360" w:lineRule="auto"/>
      </w:pPr>
      <w:r w:rsidRPr="00561640">
        <w:t>B</w:t>
      </w:r>
    </w:p>
    <w:p w:rsidR="00CB6442" w:rsidRPr="00561640" w:rsidRDefault="00CB6442" w:rsidP="00CB6442">
      <w:pPr>
        <w:pStyle w:val="ListParagraph"/>
        <w:numPr>
          <w:ilvl w:val="1"/>
          <w:numId w:val="2"/>
        </w:numPr>
        <w:spacing w:line="360" w:lineRule="auto"/>
      </w:pPr>
      <w:r w:rsidRPr="00561640">
        <w:t>A</w:t>
      </w:r>
    </w:p>
    <w:p w:rsidR="00CB6442" w:rsidRPr="00561640" w:rsidRDefault="00CB6442" w:rsidP="00CB6442">
      <w:pPr>
        <w:pStyle w:val="ListParagraph"/>
        <w:numPr>
          <w:ilvl w:val="1"/>
          <w:numId w:val="2"/>
        </w:numPr>
        <w:spacing w:line="360" w:lineRule="auto"/>
      </w:pPr>
      <w:r w:rsidRPr="00561640">
        <w:t>D</w:t>
      </w:r>
    </w:p>
    <w:p w:rsidR="00CB6442" w:rsidRPr="00561640" w:rsidRDefault="00CB6442" w:rsidP="00CB6442">
      <w:pPr>
        <w:pStyle w:val="ListParagraph"/>
        <w:numPr>
          <w:ilvl w:val="1"/>
          <w:numId w:val="2"/>
        </w:numPr>
        <w:spacing w:line="360" w:lineRule="auto"/>
      </w:pPr>
      <w:r w:rsidRPr="00561640">
        <w:t>B</w:t>
      </w:r>
    </w:p>
    <w:p w:rsidR="00CB6442" w:rsidRPr="00561640" w:rsidRDefault="00CB6442" w:rsidP="00CB6442">
      <w:pPr>
        <w:pStyle w:val="ListParagraph"/>
        <w:numPr>
          <w:ilvl w:val="1"/>
          <w:numId w:val="2"/>
        </w:numPr>
        <w:spacing w:line="360" w:lineRule="auto"/>
      </w:pPr>
      <w:r w:rsidRPr="00561640">
        <w:t>A</w:t>
      </w:r>
    </w:p>
    <w:p w:rsidR="00CB6442" w:rsidRDefault="00CB6442" w:rsidP="00C43B10">
      <w:pPr>
        <w:widowControl w:val="0"/>
        <w:suppressAutoHyphens/>
        <w:ind w:left="-90"/>
        <w:rPr>
          <w:b/>
          <w:bCs/>
          <w:iCs/>
          <w:snapToGrid w:val="0"/>
          <w:color w:val="000000"/>
          <w:szCs w:val="24"/>
        </w:rPr>
        <w:sectPr w:rsidR="00CB6442" w:rsidSect="00CB6442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C43B10" w:rsidRDefault="00C43B10" w:rsidP="00C43B10">
      <w:pPr>
        <w:widowControl w:val="0"/>
        <w:suppressAutoHyphens/>
        <w:ind w:left="-90"/>
        <w:rPr>
          <w:b/>
          <w:bCs/>
          <w:iCs/>
          <w:snapToGrid w:val="0"/>
          <w:color w:val="000000"/>
          <w:szCs w:val="24"/>
        </w:rPr>
      </w:pPr>
    </w:p>
    <w:p w:rsidR="00460272" w:rsidRPr="00CB6442" w:rsidRDefault="00460272" w:rsidP="00CB6442">
      <w:pPr>
        <w:widowControl w:val="0"/>
        <w:suppressAutoHyphens/>
        <w:rPr>
          <w:bCs/>
          <w:iCs/>
          <w:snapToGrid w:val="0"/>
          <w:color w:val="000000"/>
          <w:szCs w:val="24"/>
        </w:rPr>
      </w:pPr>
    </w:p>
    <w:sectPr w:rsidR="00460272" w:rsidRPr="00CB6442" w:rsidSect="00CB6442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F34" w:rsidRDefault="00366F34" w:rsidP="00E90C57">
      <w:r>
        <w:separator/>
      </w:r>
    </w:p>
  </w:endnote>
  <w:endnote w:type="continuationSeparator" w:id="0">
    <w:p w:rsidR="00366F34" w:rsidRDefault="00366F34" w:rsidP="00E90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F34" w:rsidRDefault="00366F34" w:rsidP="00E90C57">
      <w:r>
        <w:separator/>
      </w:r>
    </w:p>
  </w:footnote>
  <w:footnote w:type="continuationSeparator" w:id="0">
    <w:p w:rsidR="00366F34" w:rsidRDefault="00366F34" w:rsidP="00E90C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C57" w:rsidRPr="00273F55" w:rsidRDefault="00E90C57" w:rsidP="00E90C57">
    <w:pPr>
      <w:pStyle w:val="Header"/>
      <w:tabs>
        <w:tab w:val="clear" w:pos="8640"/>
        <w:tab w:val="right" w:pos="9180"/>
      </w:tabs>
      <w:rPr>
        <w:b/>
        <w:bCs/>
      </w:rPr>
    </w:pPr>
    <w:r w:rsidRPr="00273F55">
      <w:rPr>
        <w:b/>
        <w:bCs/>
      </w:rPr>
      <w:t>DIGITAL MARKETING CONCEPTS - REGIONAL 2019</w:t>
    </w:r>
    <w:r w:rsidRPr="00273F55">
      <w:rPr>
        <w:b/>
        <w:bCs/>
      </w:rPr>
      <w:tab/>
    </w:r>
    <w:r w:rsidR="00273F55" w:rsidRPr="00273F55">
      <w:rPr>
        <w:noProof/>
      </w:rPr>
      <w:drawing>
        <wp:inline distT="0" distB="0" distL="0" distR="0" wp14:anchorId="349E50D0" wp14:editId="388EF868">
          <wp:extent cx="333375" cy="33337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90C57" w:rsidRPr="00273F55" w:rsidRDefault="00E90C57" w:rsidP="00E90C57">
    <w:pPr>
      <w:rPr>
        <w:b/>
        <w:bCs/>
        <w:sz w:val="20"/>
      </w:rPr>
    </w:pPr>
    <w:r w:rsidRPr="00273F55">
      <w:rPr>
        <w:b/>
        <w:bCs/>
        <w:sz w:val="20"/>
      </w:rPr>
      <w:t>ANSWER KEY</w:t>
    </w:r>
  </w:p>
  <w:p w:rsidR="00E90C57" w:rsidRPr="00273F55" w:rsidRDefault="00E90C57" w:rsidP="00E90C57">
    <w:pPr>
      <w:rPr>
        <w:b/>
        <w:sz w:val="20"/>
      </w:rPr>
    </w:pPr>
    <w:r w:rsidRPr="00273F55">
      <w:rPr>
        <w:b/>
        <w:bCs/>
        <w:sz w:val="20"/>
      </w:rPr>
      <w:t xml:space="preserve">Page </w:t>
    </w:r>
    <w:r w:rsidRPr="00273F55">
      <w:rPr>
        <w:b/>
        <w:bCs/>
        <w:sz w:val="20"/>
      </w:rPr>
      <w:fldChar w:fldCharType="begin"/>
    </w:r>
    <w:r w:rsidRPr="00273F55">
      <w:rPr>
        <w:b/>
        <w:bCs/>
        <w:sz w:val="20"/>
      </w:rPr>
      <w:instrText xml:space="preserve"> PAGE   \* MERGEFORMAT </w:instrText>
    </w:r>
    <w:r w:rsidRPr="00273F55">
      <w:rPr>
        <w:b/>
        <w:bCs/>
        <w:sz w:val="20"/>
      </w:rPr>
      <w:fldChar w:fldCharType="separate"/>
    </w:r>
    <w:r w:rsidR="00C66A46">
      <w:rPr>
        <w:b/>
        <w:bCs/>
        <w:noProof/>
        <w:sz w:val="20"/>
      </w:rPr>
      <w:t>1</w:t>
    </w:r>
    <w:r w:rsidRPr="00273F55">
      <w:rPr>
        <w:b/>
        <w:bCs/>
        <w:sz w:val="20"/>
      </w:rPr>
      <w:fldChar w:fldCharType="end"/>
    </w:r>
    <w:r w:rsidRPr="00273F55">
      <w:rPr>
        <w:b/>
        <w:bCs/>
        <w:sz w:val="20"/>
      </w:rPr>
      <w:t xml:space="preserve"> of </w:t>
    </w:r>
    <w:r w:rsidRPr="00273F55">
      <w:rPr>
        <w:b/>
        <w:sz w:val="20"/>
      </w:rPr>
      <w:fldChar w:fldCharType="begin"/>
    </w:r>
    <w:r w:rsidRPr="00273F55">
      <w:rPr>
        <w:b/>
        <w:sz w:val="20"/>
      </w:rPr>
      <w:instrText xml:space="preserve"> NUMPAGES  </w:instrText>
    </w:r>
    <w:r w:rsidRPr="00273F55">
      <w:rPr>
        <w:b/>
        <w:sz w:val="20"/>
      </w:rPr>
      <w:fldChar w:fldCharType="separate"/>
    </w:r>
    <w:r w:rsidR="00C66A46">
      <w:rPr>
        <w:b/>
        <w:noProof/>
        <w:sz w:val="20"/>
      </w:rPr>
      <w:t>2</w:t>
    </w:r>
    <w:r w:rsidRPr="00273F55">
      <w:rPr>
        <w:b/>
        <w:sz w:val="20"/>
      </w:rPr>
      <w:fldChar w:fldCharType="end"/>
    </w:r>
  </w:p>
  <w:p w:rsidR="00E90C57" w:rsidRPr="00E90C57" w:rsidRDefault="00E90C57" w:rsidP="00E90C57">
    <w:pPr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164A97"/>
    <w:multiLevelType w:val="hybridMultilevel"/>
    <w:tmpl w:val="914479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ADA137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E03B6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risha Hopper">
    <w15:presenceInfo w15:providerId="AD" w15:userId="S-1-5-21-116604878-396190843-1136263860-3830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4A0"/>
    <w:rsid w:val="00096CFC"/>
    <w:rsid w:val="000D1FF3"/>
    <w:rsid w:val="0012084E"/>
    <w:rsid w:val="00160D90"/>
    <w:rsid w:val="00187367"/>
    <w:rsid w:val="002114A0"/>
    <w:rsid w:val="00217A7A"/>
    <w:rsid w:val="00236B97"/>
    <w:rsid w:val="00240363"/>
    <w:rsid w:val="00256C92"/>
    <w:rsid w:val="002638BD"/>
    <w:rsid w:val="00273F55"/>
    <w:rsid w:val="002A1FF4"/>
    <w:rsid w:val="00366F34"/>
    <w:rsid w:val="003A356A"/>
    <w:rsid w:val="004100AE"/>
    <w:rsid w:val="00460272"/>
    <w:rsid w:val="004D5740"/>
    <w:rsid w:val="004E7BB7"/>
    <w:rsid w:val="00524EA3"/>
    <w:rsid w:val="005343D1"/>
    <w:rsid w:val="006703FD"/>
    <w:rsid w:val="006C238D"/>
    <w:rsid w:val="007B221E"/>
    <w:rsid w:val="007C30FE"/>
    <w:rsid w:val="00810142"/>
    <w:rsid w:val="00816E84"/>
    <w:rsid w:val="00820878"/>
    <w:rsid w:val="00824AFE"/>
    <w:rsid w:val="00890FF9"/>
    <w:rsid w:val="00891E03"/>
    <w:rsid w:val="008D2CF4"/>
    <w:rsid w:val="008F2360"/>
    <w:rsid w:val="0091361F"/>
    <w:rsid w:val="009401CB"/>
    <w:rsid w:val="009A41E9"/>
    <w:rsid w:val="009A4DA9"/>
    <w:rsid w:val="009B26F0"/>
    <w:rsid w:val="009C6775"/>
    <w:rsid w:val="009C6BB0"/>
    <w:rsid w:val="009D74E3"/>
    <w:rsid w:val="00A4324B"/>
    <w:rsid w:val="00A763C7"/>
    <w:rsid w:val="00AA5372"/>
    <w:rsid w:val="00AE528A"/>
    <w:rsid w:val="00B27F07"/>
    <w:rsid w:val="00B50339"/>
    <w:rsid w:val="00B566B5"/>
    <w:rsid w:val="00BA3FBF"/>
    <w:rsid w:val="00BB038C"/>
    <w:rsid w:val="00BB6392"/>
    <w:rsid w:val="00BD428F"/>
    <w:rsid w:val="00C41BB3"/>
    <w:rsid w:val="00C41F32"/>
    <w:rsid w:val="00C43B10"/>
    <w:rsid w:val="00C66A46"/>
    <w:rsid w:val="00C862E9"/>
    <w:rsid w:val="00CB6442"/>
    <w:rsid w:val="00CD670F"/>
    <w:rsid w:val="00CE5E71"/>
    <w:rsid w:val="00D20561"/>
    <w:rsid w:val="00D27EE7"/>
    <w:rsid w:val="00D3771A"/>
    <w:rsid w:val="00D66792"/>
    <w:rsid w:val="00DF4C13"/>
    <w:rsid w:val="00E160BA"/>
    <w:rsid w:val="00E32F86"/>
    <w:rsid w:val="00E90C57"/>
    <w:rsid w:val="00EA5A69"/>
    <w:rsid w:val="00EF6B4A"/>
    <w:rsid w:val="00F4406B"/>
    <w:rsid w:val="00F72927"/>
    <w:rsid w:val="00FB6BA7"/>
    <w:rsid w:val="00FB719A"/>
    <w:rsid w:val="00FF4467"/>
    <w:rsid w:val="00FF5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B1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3B1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67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6775"/>
    <w:rPr>
      <w:rFonts w:ascii="Tahoma" w:eastAsia="Times New Roman" w:hAnsi="Tahoma" w:cs="Tahoma"/>
      <w:sz w:val="16"/>
      <w:szCs w:val="16"/>
    </w:rPr>
  </w:style>
  <w:style w:type="paragraph" w:styleId="BodyText2">
    <w:name w:val="Body Text 2"/>
    <w:basedOn w:val="Normal"/>
    <w:link w:val="BodyText2Char"/>
    <w:rsid w:val="002638BD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basedOn w:val="DefaultParagraphFont"/>
    <w:link w:val="BodyText2"/>
    <w:rsid w:val="002638BD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2638BD"/>
    <w:pPr>
      <w:tabs>
        <w:tab w:val="center" w:pos="4320"/>
        <w:tab w:val="right" w:pos="8640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2638B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90C5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0C57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B1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3B1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67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6775"/>
    <w:rPr>
      <w:rFonts w:ascii="Tahoma" w:eastAsia="Times New Roman" w:hAnsi="Tahoma" w:cs="Tahoma"/>
      <w:sz w:val="16"/>
      <w:szCs w:val="16"/>
    </w:rPr>
  </w:style>
  <w:style w:type="paragraph" w:styleId="BodyText2">
    <w:name w:val="Body Text 2"/>
    <w:basedOn w:val="Normal"/>
    <w:link w:val="BodyText2Char"/>
    <w:rsid w:val="002638BD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basedOn w:val="DefaultParagraphFont"/>
    <w:link w:val="BodyText2"/>
    <w:rsid w:val="002638BD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2638BD"/>
    <w:pPr>
      <w:tabs>
        <w:tab w:val="center" w:pos="4320"/>
        <w:tab w:val="right" w:pos="8640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2638B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90C5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0C57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Huhtamaki Inc.</Company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Dustin Devers</cp:lastModifiedBy>
  <cp:revision>7</cp:revision>
  <dcterms:created xsi:type="dcterms:W3CDTF">2018-06-15T19:31:00Z</dcterms:created>
  <dcterms:modified xsi:type="dcterms:W3CDTF">2018-10-15T00:47:00Z</dcterms:modified>
</cp:coreProperties>
</file>